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FD940" w14:textId="4CBFA41A" w:rsidR="00081A38" w:rsidRPr="001C3B76" w:rsidRDefault="0062527A" w:rsidP="0062527A">
      <w:pPr>
        <w:spacing w:after="150" w:line="288" w:lineRule="auto"/>
        <w:ind w:right="-144"/>
        <w:jc w:val="right"/>
        <w:outlineLvl w:val="0"/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>Príloha č. 1</w:t>
      </w:r>
    </w:p>
    <w:p w14:paraId="40050CA8" w14:textId="77777777" w:rsidR="00FC3C2C" w:rsidRPr="001C3B76" w:rsidRDefault="00FC3C2C" w:rsidP="00333AB1">
      <w:pPr>
        <w:spacing w:after="150" w:line="288" w:lineRule="auto"/>
        <w:jc w:val="center"/>
        <w:outlineLvl w:val="0"/>
        <w:rPr>
          <w:rFonts w:asciiTheme="majorHAnsi" w:hAnsiTheme="majorHAnsi" w:cstheme="majorHAnsi"/>
          <w:b/>
          <w:bCs/>
          <w:color w:val="000000"/>
          <w:kern w:val="36"/>
          <w:sz w:val="28"/>
          <w:szCs w:val="27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kern w:val="36"/>
          <w:sz w:val="28"/>
          <w:szCs w:val="27"/>
          <w:lang w:eastAsia="sk-SK"/>
        </w:rPr>
        <w:t>E</w:t>
      </w:r>
      <w:r w:rsidR="003A2340" w:rsidRPr="001C3B76">
        <w:rPr>
          <w:rFonts w:asciiTheme="majorHAnsi" w:hAnsiTheme="majorHAnsi" w:cstheme="majorHAnsi"/>
          <w:b/>
          <w:bCs/>
          <w:color w:val="000000"/>
          <w:kern w:val="36"/>
          <w:sz w:val="28"/>
          <w:szCs w:val="27"/>
          <w:lang w:eastAsia="sk-SK"/>
        </w:rPr>
        <w:t>tický kódex odborného hodnotiteľa</w:t>
      </w:r>
    </w:p>
    <w:p w14:paraId="40050CA9" w14:textId="77777777" w:rsidR="008F7F7D" w:rsidRPr="001C3B76" w:rsidRDefault="008F7F7D" w:rsidP="00F24700">
      <w:pPr>
        <w:spacing w:after="150" w:line="288" w:lineRule="auto"/>
        <w:jc w:val="center"/>
        <w:outlineLvl w:val="0"/>
        <w:rPr>
          <w:rFonts w:asciiTheme="majorHAnsi" w:hAnsiTheme="majorHAnsi" w:cstheme="majorHAnsi"/>
          <w:b/>
          <w:bCs/>
          <w:color w:val="000000"/>
          <w:kern w:val="36"/>
          <w:sz w:val="27"/>
          <w:szCs w:val="27"/>
          <w:lang w:eastAsia="sk-SK"/>
        </w:rPr>
      </w:pPr>
    </w:p>
    <w:p w14:paraId="40050CAA" w14:textId="643524ED" w:rsidR="00FC3C2C" w:rsidRPr="001C3B76" w:rsidRDefault="00FC3C2C" w:rsidP="00F24700">
      <w:pPr>
        <w:pStyle w:val="BodyText1"/>
        <w:jc w:val="both"/>
        <w:rPr>
          <w:rFonts w:asciiTheme="majorHAnsi" w:hAnsiTheme="majorHAnsi" w:cstheme="majorHAnsi"/>
          <w:lang w:val="sk-SK" w:eastAsia="sk-SK"/>
        </w:rPr>
      </w:pPr>
      <w:r w:rsidRPr="001C3B76">
        <w:rPr>
          <w:rFonts w:asciiTheme="majorHAnsi" w:hAnsiTheme="majorHAnsi" w:cstheme="majorHAnsi"/>
          <w:lang w:val="sk-SK" w:eastAsia="sk-SK"/>
        </w:rPr>
        <w:t xml:space="preserve">Etický kódex </w:t>
      </w:r>
      <w:r w:rsidR="003A2340" w:rsidRPr="001C3B76">
        <w:rPr>
          <w:rFonts w:asciiTheme="majorHAnsi" w:hAnsiTheme="majorHAnsi" w:cstheme="majorHAnsi"/>
          <w:lang w:val="sk-SK" w:eastAsia="sk-SK"/>
        </w:rPr>
        <w:t>odborného hodnotiteľa</w:t>
      </w:r>
      <w:r w:rsidRPr="001C3B76">
        <w:rPr>
          <w:rFonts w:asciiTheme="majorHAnsi" w:hAnsiTheme="majorHAnsi" w:cstheme="majorHAnsi"/>
          <w:lang w:val="sk-SK" w:eastAsia="sk-SK"/>
        </w:rPr>
        <w:t xml:space="preserve"> stanovuje na základe všeobecne uznávaných a všeobecne uplatňovaných morálnych pravidiel a hodnôt spoločenského styku zásady správania </w:t>
      </w:r>
      <w:r w:rsidR="003A2340" w:rsidRPr="001C3B76">
        <w:rPr>
          <w:rFonts w:asciiTheme="majorHAnsi" w:hAnsiTheme="majorHAnsi" w:cstheme="majorHAnsi"/>
          <w:lang w:val="sk-SK" w:eastAsia="sk-SK"/>
        </w:rPr>
        <w:t>odborného hodnotiteľa</w:t>
      </w:r>
      <w:r w:rsidRPr="001C3B76">
        <w:rPr>
          <w:rFonts w:asciiTheme="majorHAnsi" w:hAnsiTheme="majorHAnsi" w:cstheme="majorHAnsi"/>
          <w:lang w:val="sk-SK" w:eastAsia="sk-SK"/>
        </w:rPr>
        <w:t xml:space="preserve"> pri vykonávaní</w:t>
      </w:r>
      <w:r w:rsidR="007A0E14" w:rsidRPr="001C3B76">
        <w:rPr>
          <w:rFonts w:asciiTheme="majorHAnsi" w:hAnsiTheme="majorHAnsi" w:cstheme="majorHAnsi"/>
          <w:lang w:val="sk-SK" w:eastAsia="sk-SK"/>
        </w:rPr>
        <w:t xml:space="preserve"> </w:t>
      </w:r>
      <w:r w:rsidR="007A0E14" w:rsidRPr="001C3B76">
        <w:rPr>
          <w:rFonts w:asciiTheme="majorHAnsi" w:hAnsiTheme="majorHAnsi" w:cstheme="majorHAnsi"/>
          <w:bCs/>
          <w:lang w:val="sk-SK" w:eastAsia="sk-SK"/>
        </w:rPr>
        <w:t>odborného hodnotenia</w:t>
      </w:r>
      <w:r w:rsidR="00EA65FF" w:rsidRPr="001C3B76">
        <w:rPr>
          <w:rFonts w:asciiTheme="majorHAnsi" w:hAnsiTheme="majorHAnsi" w:cstheme="majorHAnsi"/>
          <w:bCs/>
          <w:lang w:val="sk-SK" w:eastAsia="sk-SK"/>
        </w:rPr>
        <w:t xml:space="preserve"> </w:t>
      </w:r>
      <w:r w:rsidR="000127E6" w:rsidRPr="001C3B76">
        <w:rPr>
          <w:rFonts w:asciiTheme="majorHAnsi" w:hAnsiTheme="majorHAnsi" w:cstheme="majorHAnsi"/>
          <w:bCs/>
          <w:lang w:val="sk-SK" w:eastAsia="sk-SK"/>
        </w:rPr>
        <w:t>žiadostí o nenávratný finančný príspevok</w:t>
      </w:r>
      <w:r w:rsidR="00EA65FF" w:rsidRPr="001C3B76">
        <w:rPr>
          <w:rFonts w:asciiTheme="majorHAnsi" w:hAnsiTheme="majorHAnsi" w:cstheme="majorHAnsi"/>
          <w:bCs/>
          <w:lang w:val="sk-SK" w:eastAsia="sk-SK"/>
        </w:rPr>
        <w:t xml:space="preserve"> </w:t>
      </w:r>
      <w:r w:rsidR="000127E6" w:rsidRPr="001C3B76">
        <w:rPr>
          <w:rFonts w:asciiTheme="majorHAnsi" w:hAnsiTheme="majorHAnsi" w:cstheme="majorHAnsi"/>
          <w:bCs/>
          <w:lang w:val="sk-SK" w:eastAsia="sk-SK"/>
        </w:rPr>
        <w:t xml:space="preserve">(ŽoNFP) </w:t>
      </w:r>
      <w:r w:rsidR="00EA65FF" w:rsidRPr="001C3B76">
        <w:rPr>
          <w:rFonts w:asciiTheme="majorHAnsi" w:hAnsiTheme="majorHAnsi" w:cstheme="majorHAnsi"/>
          <w:bCs/>
          <w:lang w:val="sk-SK" w:eastAsia="sk-SK"/>
        </w:rPr>
        <w:t xml:space="preserve">predložených v rámci výzvy </w:t>
      </w:r>
      <w:r w:rsidR="00901CC4" w:rsidRPr="001C3B76">
        <w:rPr>
          <w:rFonts w:asciiTheme="majorHAnsi" w:hAnsiTheme="majorHAnsi" w:cstheme="majorHAnsi"/>
          <w:bCs/>
          <w:lang w:val="sk-SK" w:eastAsia="sk-SK"/>
        </w:rPr>
        <w:t xml:space="preserve">alebo vyzvania </w:t>
      </w:r>
      <w:r w:rsidR="00EA65FF" w:rsidRPr="001C3B76">
        <w:rPr>
          <w:rFonts w:asciiTheme="majorHAnsi" w:hAnsiTheme="majorHAnsi" w:cstheme="majorHAnsi"/>
          <w:bCs/>
          <w:lang w:val="sk-SK" w:eastAsia="sk-SK"/>
        </w:rPr>
        <w:t>na predkladanie ŽoNFP</w:t>
      </w:r>
      <w:r w:rsidR="00AE7232" w:rsidRPr="001C3B76">
        <w:rPr>
          <w:rFonts w:asciiTheme="majorHAnsi" w:hAnsiTheme="majorHAnsi" w:cstheme="majorHAnsi"/>
          <w:bCs/>
          <w:lang w:val="sk-SK" w:eastAsia="sk-SK"/>
        </w:rPr>
        <w:t xml:space="preserve"> </w:t>
      </w:r>
      <w:r w:rsidR="000127E6" w:rsidRPr="001C3B76">
        <w:rPr>
          <w:rFonts w:asciiTheme="majorHAnsi" w:hAnsiTheme="majorHAnsi" w:cstheme="majorHAnsi"/>
          <w:bCs/>
          <w:lang w:val="sk-SK" w:eastAsia="sk-SK"/>
        </w:rPr>
        <w:t xml:space="preserve">z európskych štrukturálnych a investičných fondov. </w:t>
      </w:r>
    </w:p>
    <w:p w14:paraId="3C015889" w14:textId="77777777" w:rsidR="00F111CC" w:rsidRPr="001C3B76" w:rsidRDefault="00FC3C2C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 xml:space="preserve">Článok I. </w:t>
      </w:r>
    </w:p>
    <w:p w14:paraId="40050CAB" w14:textId="1AAE57D0" w:rsidR="00FC3C2C" w:rsidRPr="001C3B76" w:rsidRDefault="00FC3C2C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 xml:space="preserve">Základné ustanovenia </w:t>
      </w:r>
    </w:p>
    <w:p w14:paraId="40050CAC" w14:textId="77777777" w:rsidR="00FC3C2C" w:rsidRPr="001C3B76" w:rsidRDefault="00EA65FF" w:rsidP="00475BC5">
      <w:pPr>
        <w:pStyle w:val="Odsekzoznamu"/>
        <w:numPr>
          <w:ilvl w:val="0"/>
          <w:numId w:val="40"/>
        </w:numPr>
        <w:shd w:val="clear" w:color="auto" w:fill="FFFFFF"/>
        <w:spacing w:before="120" w:after="120" w:line="288" w:lineRule="auto"/>
        <w:ind w:left="426" w:hanging="284"/>
        <w:contextualSpacing w:val="0"/>
        <w:rPr>
          <w:rFonts w:asciiTheme="majorHAnsi" w:hAnsiTheme="majorHAnsi" w:cstheme="majorHAnsi"/>
          <w:color w:val="000000"/>
          <w:szCs w:val="48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48"/>
          <w:lang w:eastAsia="sk-SK"/>
        </w:rPr>
        <w:t>Kódex predstavuje súbor</w:t>
      </w:r>
      <w:r w:rsidR="00FC3C2C" w:rsidRPr="001C3B76">
        <w:rPr>
          <w:rFonts w:asciiTheme="majorHAnsi" w:hAnsiTheme="majorHAnsi" w:cstheme="majorHAnsi"/>
          <w:color w:val="000000"/>
          <w:szCs w:val="48"/>
          <w:lang w:eastAsia="sk-SK"/>
        </w:rPr>
        <w:t xml:space="preserve"> záväzných noriem správania sa </w:t>
      </w:r>
      <w:r w:rsidRPr="001C3B76">
        <w:rPr>
          <w:rFonts w:asciiTheme="majorHAnsi" w:hAnsiTheme="majorHAnsi" w:cstheme="majorHAnsi"/>
          <w:color w:val="000000"/>
          <w:szCs w:val="48"/>
          <w:lang w:eastAsia="sk-SK"/>
        </w:rPr>
        <w:t>odborného hodnotiteľa</w:t>
      </w:r>
      <w:r w:rsidR="00FC3C2C" w:rsidRPr="001C3B76">
        <w:rPr>
          <w:rFonts w:asciiTheme="majorHAnsi" w:hAnsiTheme="majorHAnsi" w:cstheme="majorHAnsi"/>
          <w:color w:val="000000"/>
          <w:szCs w:val="48"/>
          <w:lang w:eastAsia="sk-SK"/>
        </w:rPr>
        <w:t>.</w:t>
      </w:r>
    </w:p>
    <w:p w14:paraId="11AB26FC" w14:textId="77777777" w:rsidR="00F111CC" w:rsidRPr="001C3B76" w:rsidRDefault="00FC3C2C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 xml:space="preserve">Článok II. </w:t>
      </w:r>
    </w:p>
    <w:p w14:paraId="40050CAD" w14:textId="6E0356C7" w:rsidR="00FC3C2C" w:rsidRPr="001C3B76" w:rsidRDefault="00FC3C2C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 xml:space="preserve">Všeobecné zásady </w:t>
      </w:r>
    </w:p>
    <w:p w14:paraId="40050CAE" w14:textId="1FCAC8A9" w:rsidR="004E73E2" w:rsidRPr="001C3B76" w:rsidRDefault="004E73E2" w:rsidP="00475BC5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Odborný hodnotiteľ je povinný zdržať sa pri výkone ale aj mimo priameho výkonu </w:t>
      </w:r>
      <w:r w:rsidR="000127E6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svojich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povinností, akéhokoľvek správania, ktoré by mohlo narušiť vážnosť hodnotiaceho procesu. </w:t>
      </w:r>
      <w:r w:rsidR="000127E6" w:rsidRPr="001C3B76">
        <w:rPr>
          <w:rFonts w:asciiTheme="majorHAnsi" w:hAnsiTheme="majorHAnsi" w:cstheme="majorHAnsi"/>
          <w:color w:val="000000"/>
          <w:szCs w:val="19"/>
          <w:lang w:eastAsia="sk-SK"/>
        </w:rPr>
        <w:t>I v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 vzťahu </w:t>
      </w:r>
      <w:r w:rsidR="008F7F7D" w:rsidRPr="001C3B76">
        <w:rPr>
          <w:rFonts w:asciiTheme="majorHAnsi" w:hAnsiTheme="majorHAnsi" w:cstheme="majorHAnsi"/>
          <w:color w:val="000000"/>
          <w:szCs w:val="19"/>
          <w:lang w:eastAsia="sk-SK"/>
        </w:rPr>
        <w:t>k verejnosti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koná čestne, korektne a v súlade so zásadami slušného </w:t>
      </w:r>
      <w:r w:rsidR="000127E6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a etického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správania.</w:t>
      </w:r>
    </w:p>
    <w:p w14:paraId="40050CAF" w14:textId="4A0169EE" w:rsidR="00FC3C2C" w:rsidRPr="001C3B76" w:rsidRDefault="00EA65FF" w:rsidP="00475BC5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Odborný hodnotiteľ je povinný </w:t>
      </w:r>
      <w:r w:rsidR="00A17541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vykonávať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odborné hodnotenie 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>profesionálne,</w:t>
      </w:r>
      <w:r w:rsidR="00587F56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v súlade 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>s legislatívnymi predpismi EÚ a</w:t>
      </w:r>
      <w:r w:rsidR="008F7F7D" w:rsidRPr="001C3B76">
        <w:rPr>
          <w:rFonts w:asciiTheme="majorHAnsi" w:hAnsiTheme="majorHAnsi" w:cstheme="majorHAnsi"/>
          <w:color w:val="000000"/>
          <w:szCs w:val="19"/>
          <w:lang w:eastAsia="sk-SK"/>
        </w:rPr>
        <w:t> SR a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</w:t>
      </w:r>
      <w:r w:rsidR="00587F56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s príručkou pre hodnotiteľa,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využ</w:t>
      </w:r>
      <w:r w:rsidR="008F7F7D" w:rsidRPr="001C3B76">
        <w:rPr>
          <w:rFonts w:asciiTheme="majorHAnsi" w:hAnsiTheme="majorHAnsi" w:cstheme="majorHAnsi"/>
          <w:color w:val="000000"/>
          <w:szCs w:val="19"/>
          <w:lang w:eastAsia="sk-SK"/>
        </w:rPr>
        <w:t>ívajúc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svoje schopnosti a odborné znalosti, svedomite, </w:t>
      </w:r>
      <w:r w:rsidR="008F7F7D" w:rsidRPr="001C3B76">
        <w:rPr>
          <w:rFonts w:asciiTheme="majorHAnsi" w:hAnsiTheme="majorHAnsi" w:cstheme="majorHAnsi"/>
          <w:color w:val="000000"/>
          <w:szCs w:val="19"/>
          <w:lang w:eastAsia="sk-SK"/>
        </w:rPr>
        <w:t>zodpovedne, riadne a včas,</w:t>
      </w:r>
      <w:r w:rsidR="00587F56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na základe riadne zisteného skutkového stavu veci, </w:t>
      </w:r>
      <w:r w:rsidR="008F7F7D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dbajúc </w:t>
      </w:r>
      <w:r w:rsidR="006E31D5" w:rsidRPr="001C3B76">
        <w:rPr>
          <w:rFonts w:asciiTheme="majorHAnsi" w:hAnsiTheme="majorHAnsi" w:cstheme="majorHAnsi"/>
          <w:color w:val="000000"/>
          <w:szCs w:val="19"/>
          <w:lang w:eastAsia="sk-SK"/>
        </w:rPr>
        <w:t>na uplatňovanie rovnakého prístupu ku všetkým účastníkom výberového procesu a ku všetkým ŽoNFP</w:t>
      </w:r>
      <w:r w:rsidR="008F7F7D" w:rsidRPr="001C3B76">
        <w:rPr>
          <w:rFonts w:asciiTheme="majorHAnsi" w:hAnsiTheme="majorHAnsi" w:cstheme="majorHAnsi"/>
          <w:color w:val="000000"/>
          <w:szCs w:val="19"/>
          <w:lang w:eastAsia="sk-SK"/>
        </w:rPr>
        <w:t>. S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>práva sa tak, aby nenarúšal dôveru verejnosti v nestrannosť a objektivitu svojho rozhodovania.</w:t>
      </w:r>
    </w:p>
    <w:p w14:paraId="40050CB1" w14:textId="7A1D1944" w:rsidR="00CC6F67" w:rsidRPr="001C3B76" w:rsidRDefault="007A0E14" w:rsidP="00475BC5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Odborný hodnotiteľ je povinný zachovávať mlčanlivosť</w:t>
      </w:r>
      <w:r w:rsidR="00432C6E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. </w:t>
      </w:r>
      <w:r w:rsidR="00956B05" w:rsidRPr="001C3B76">
        <w:rPr>
          <w:rFonts w:asciiTheme="majorHAnsi" w:hAnsiTheme="majorHAnsi" w:cstheme="majorHAnsi"/>
          <w:color w:val="000000"/>
          <w:szCs w:val="19"/>
          <w:lang w:eastAsia="sk-SK"/>
        </w:rPr>
        <w:t>V rámci zachovávania d</w:t>
      </w:r>
      <w:r w:rsidR="00505915" w:rsidRPr="001C3B76">
        <w:rPr>
          <w:rFonts w:asciiTheme="majorHAnsi" w:hAnsiTheme="majorHAnsi" w:cstheme="majorHAnsi"/>
          <w:color w:val="000000"/>
          <w:szCs w:val="19"/>
          <w:lang w:eastAsia="sk-SK"/>
        </w:rPr>
        <w:t>ôvernosti</w:t>
      </w:r>
      <w:r w:rsidR="006E31D5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informácií</w:t>
      </w:r>
      <w:r w:rsidR="00956B05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odborný hodnotiteľ nekomunikuje z</w:t>
      </w:r>
      <w:r w:rsidR="00432C6E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áležitosti ohľadom hodnotenia (napr. obsah ŽoNFP, výsledky hodnotenia a názory ostatných odborných hodnotiteľov) </w:t>
      </w:r>
      <w:r w:rsidR="00956B05" w:rsidRPr="001C3B76">
        <w:rPr>
          <w:rFonts w:asciiTheme="majorHAnsi" w:hAnsiTheme="majorHAnsi" w:cstheme="majorHAnsi"/>
          <w:color w:val="000000"/>
          <w:szCs w:val="19"/>
          <w:lang w:eastAsia="sk-SK"/>
        </w:rPr>
        <w:t>so</w:t>
      </w:r>
      <w:r w:rsidR="00A17541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žiadnou treťou stranou. </w:t>
      </w:r>
      <w:r w:rsidR="00432C6E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Odborný hodnotiteľ </w:t>
      </w:r>
      <w:r w:rsidR="00333AB1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počas celého procesu hodnotenia </w:t>
      </w:r>
      <w:r w:rsidR="00432C6E" w:rsidRPr="001C3B76">
        <w:rPr>
          <w:rFonts w:asciiTheme="majorHAnsi" w:hAnsiTheme="majorHAnsi" w:cstheme="majorHAnsi"/>
          <w:color w:val="000000"/>
          <w:szCs w:val="19"/>
          <w:lang w:eastAsia="sk-SK"/>
        </w:rPr>
        <w:t>ne</w:t>
      </w:r>
      <w:r w:rsidR="00CC6F67" w:rsidRPr="001C3B76">
        <w:rPr>
          <w:rFonts w:asciiTheme="majorHAnsi" w:hAnsiTheme="majorHAnsi" w:cstheme="majorHAnsi"/>
          <w:color w:val="000000"/>
          <w:szCs w:val="19"/>
          <w:lang w:eastAsia="sk-SK"/>
        </w:rPr>
        <w:t>zverejňuje mená ostatných odborných hodnotiteľov</w:t>
      </w:r>
      <w:r w:rsidR="00000EE3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, </w:t>
      </w:r>
      <w:r w:rsidR="00CC6F67" w:rsidRPr="001C3B76">
        <w:rPr>
          <w:rFonts w:asciiTheme="majorHAnsi" w:hAnsiTheme="majorHAnsi" w:cstheme="majorHAnsi"/>
          <w:color w:val="000000"/>
          <w:szCs w:val="19"/>
          <w:lang w:eastAsia="sk-SK"/>
        </w:rPr>
        <w:t>dokumenty podliehajúce odbornému hodnoteniu</w:t>
      </w:r>
      <w:r w:rsidR="006E31D5" w:rsidRPr="001C3B76">
        <w:rPr>
          <w:rFonts w:asciiTheme="majorHAnsi" w:hAnsiTheme="majorHAnsi" w:cstheme="majorHAnsi"/>
          <w:color w:val="000000"/>
          <w:szCs w:val="19"/>
          <w:lang w:eastAsia="sk-SK"/>
        </w:rPr>
        <w:t>,</w:t>
      </w:r>
      <w:r w:rsidR="00000EE3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ani informácie z dôverných dokumentov</w:t>
      </w:r>
      <w:r w:rsidR="00CC6F67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. </w:t>
      </w:r>
      <w:r w:rsidR="00956B05" w:rsidRPr="001C3B76">
        <w:rPr>
          <w:rFonts w:asciiTheme="majorHAnsi" w:hAnsiTheme="majorHAnsi" w:cstheme="majorHAnsi"/>
          <w:color w:val="000000"/>
          <w:szCs w:val="19"/>
          <w:lang w:eastAsia="sk-SK"/>
        </w:rPr>
        <w:t>D</w:t>
      </w:r>
      <w:r w:rsidR="00CC6F67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okumenty, ktoré sú súčasťou ŽoNFP predloženej na hodnotenie </w:t>
      </w:r>
      <w:r w:rsidR="00956B05" w:rsidRPr="001C3B76">
        <w:rPr>
          <w:rFonts w:asciiTheme="majorHAnsi" w:hAnsiTheme="majorHAnsi" w:cstheme="majorHAnsi"/>
          <w:color w:val="000000"/>
          <w:szCs w:val="19"/>
          <w:lang w:eastAsia="sk-SK"/>
        </w:rPr>
        <w:t>nesmú opustiť miestnosť určenú na vykonávanie odborného hodnotenia.</w:t>
      </w:r>
      <w:r w:rsidR="00505915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Princíp zachovávania mlčanlivosti sa nev</w:t>
      </w:r>
      <w:r w:rsidR="00403652" w:rsidRPr="001C3B76">
        <w:rPr>
          <w:rFonts w:asciiTheme="majorHAnsi" w:hAnsiTheme="majorHAnsi" w:cstheme="majorHAnsi"/>
          <w:color w:val="000000"/>
          <w:szCs w:val="19"/>
          <w:lang w:eastAsia="sk-SK"/>
        </w:rPr>
        <w:t>z</w:t>
      </w:r>
      <w:r w:rsidR="00505915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ťahuje na prípady </w:t>
      </w:r>
      <w:r w:rsidR="00000EE3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porušenia právnych predpisov EÚ a SR. </w:t>
      </w:r>
    </w:p>
    <w:p w14:paraId="40050CB2" w14:textId="77777777" w:rsidR="006C4082" w:rsidRPr="001C3B76" w:rsidRDefault="006C4082" w:rsidP="00475BC5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Odborný hodnotiteľ vykonáva odborné hodnotenie v súlade s princípom nezávislosti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>. P</w:t>
      </w:r>
      <w:r w:rsidR="00B14ED7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redkladané </w:t>
      </w:r>
      <w:r w:rsidR="00EB3326" w:rsidRPr="001C3B76">
        <w:rPr>
          <w:rFonts w:asciiTheme="majorHAnsi" w:hAnsiTheme="majorHAnsi" w:cstheme="majorHAnsi"/>
          <w:color w:val="000000"/>
          <w:szCs w:val="19"/>
          <w:lang w:eastAsia="sk-SK"/>
        </w:rPr>
        <w:t>ŽoNFP hodnotí sám využijúc svoje vlastné schopnosti a postupuje podľa vlastného vedomia a</w:t>
      </w:r>
      <w:r w:rsidR="00B14ED7" w:rsidRPr="001C3B76">
        <w:rPr>
          <w:rFonts w:asciiTheme="majorHAnsi" w:hAnsiTheme="majorHAnsi" w:cstheme="majorHAnsi"/>
          <w:color w:val="000000"/>
          <w:szCs w:val="19"/>
          <w:lang w:eastAsia="sk-SK"/>
        </w:rPr>
        <w:t> </w:t>
      </w:r>
      <w:r w:rsidR="00EB3326" w:rsidRPr="001C3B76">
        <w:rPr>
          <w:rFonts w:asciiTheme="majorHAnsi" w:hAnsiTheme="majorHAnsi" w:cstheme="majorHAnsi"/>
          <w:color w:val="000000"/>
          <w:szCs w:val="19"/>
          <w:lang w:eastAsia="sk-SK"/>
        </w:rPr>
        <w:t>svedomia</w:t>
      </w:r>
      <w:r w:rsidR="00B14ED7" w:rsidRPr="001C3B76">
        <w:rPr>
          <w:rFonts w:asciiTheme="majorHAnsi" w:hAnsiTheme="majorHAnsi" w:cstheme="majorHAnsi"/>
          <w:color w:val="000000"/>
          <w:szCs w:val="19"/>
          <w:lang w:eastAsia="sk-SK"/>
        </w:rPr>
        <w:t>.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</w:t>
      </w:r>
    </w:p>
    <w:p w14:paraId="40050CB3" w14:textId="0C88E77D" w:rsidR="006C4082" w:rsidRPr="001C3B76" w:rsidRDefault="006C4082" w:rsidP="00475BC5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Odborný hodnotiteľ postupuje pri hodnotení v súlade s princípmi 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nestrannosti </w:t>
      </w:r>
      <w:r w:rsidR="006E2691" w:rsidRPr="001C3B76">
        <w:rPr>
          <w:rFonts w:asciiTheme="majorHAnsi" w:hAnsiTheme="majorHAnsi" w:cstheme="majorHAnsi"/>
          <w:color w:val="000000"/>
          <w:szCs w:val="19"/>
          <w:lang w:eastAsia="sk-SK"/>
        </w:rPr>
        <w:t>a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obj</w:t>
      </w:r>
      <w:r w:rsidR="00403652" w:rsidRPr="001C3B76">
        <w:rPr>
          <w:rFonts w:asciiTheme="majorHAnsi" w:hAnsiTheme="majorHAnsi" w:cstheme="majorHAnsi"/>
          <w:color w:val="000000"/>
          <w:szCs w:val="19"/>
          <w:lang w:eastAsia="sk-SK"/>
        </w:rPr>
        <w:t>e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>ktivity. V</w:t>
      </w:r>
      <w:r w:rsidR="003B5CB0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ykonáva hodnotenie nestranne </w:t>
      </w:r>
      <w:r w:rsidR="009E17E4" w:rsidRPr="001C3B76">
        <w:rPr>
          <w:rFonts w:asciiTheme="majorHAnsi" w:hAnsiTheme="majorHAnsi" w:cstheme="majorHAnsi"/>
          <w:color w:val="000000"/>
          <w:szCs w:val="19"/>
          <w:lang w:eastAsia="sk-SK"/>
        </w:rPr>
        <w:t>na základe zhodnotenia faktického stavu a i</w:t>
      </w:r>
      <w:r w:rsidR="006E31D5" w:rsidRPr="001C3B76">
        <w:rPr>
          <w:rFonts w:asciiTheme="majorHAnsi" w:hAnsiTheme="majorHAnsi" w:cstheme="majorHAnsi"/>
          <w:color w:val="000000"/>
          <w:szCs w:val="19"/>
          <w:lang w:eastAsia="sk-SK"/>
        </w:rPr>
        <w:t>nformácií, ktoré má k dispozícii</w:t>
      </w:r>
      <w:r w:rsidR="003B5CB0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bez ohľadu na pôvod ŽoNFP alebo identitu žiadateľov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a</w:t>
      </w:r>
      <w:r w:rsidR="003B5CB0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hodnotí ŽoNFP tak ako boli predložené, nie na základe ich potenciálu.</w:t>
      </w:r>
    </w:p>
    <w:p w14:paraId="40050CB4" w14:textId="24C11BD4" w:rsidR="006C4082" w:rsidRPr="001C3B76" w:rsidRDefault="006C4082" w:rsidP="00475BC5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Odborný hodnotiteľ sa riadi pri vykonávaní odborného hodnotenia princípmi </w:t>
      </w:r>
      <w:r w:rsidR="003B5CB0" w:rsidRPr="001C3B76">
        <w:rPr>
          <w:rFonts w:asciiTheme="majorHAnsi" w:hAnsiTheme="majorHAnsi" w:cstheme="majorHAnsi"/>
          <w:color w:val="000000"/>
          <w:szCs w:val="19"/>
          <w:lang w:eastAsia="sk-SK"/>
        </w:rPr>
        <w:t>presnosti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a konzistentnosti. H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odnotí predložené dokumenty na základe presne stanovených h</w:t>
      </w:r>
      <w:r w:rsidR="003B5CB0" w:rsidRPr="001C3B76">
        <w:rPr>
          <w:rFonts w:asciiTheme="majorHAnsi" w:hAnsiTheme="majorHAnsi" w:cstheme="majorHAnsi"/>
          <w:color w:val="000000"/>
          <w:szCs w:val="19"/>
          <w:lang w:eastAsia="sk-SK"/>
        </w:rPr>
        <w:t>odnotiacich kritérií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a</w:t>
      </w:r>
      <w:r w:rsidR="003B5CB0" w:rsidRPr="001C3B76">
        <w:rPr>
          <w:rFonts w:asciiTheme="majorHAnsi" w:hAnsiTheme="majorHAnsi" w:cstheme="majorHAnsi"/>
          <w:color w:val="000000"/>
          <w:szCs w:val="19"/>
          <w:lang w:eastAsia="sk-SK"/>
        </w:rPr>
        <w:t> 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aplikuje rovnaké postupy a štandardy odborného</w:t>
      </w:r>
      <w:r w:rsidR="003B5CB0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hodnotenia pri všetkých </w:t>
      </w:r>
      <w:r w:rsidR="00D23A38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predložených </w:t>
      </w:r>
      <w:r w:rsidR="003B5CB0" w:rsidRPr="001C3B76">
        <w:rPr>
          <w:rFonts w:asciiTheme="majorHAnsi" w:hAnsiTheme="majorHAnsi" w:cstheme="majorHAnsi"/>
          <w:color w:val="000000"/>
          <w:szCs w:val="19"/>
          <w:lang w:eastAsia="sk-SK"/>
        </w:rPr>
        <w:t>ŽoNFP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.</w:t>
      </w:r>
    </w:p>
    <w:p w14:paraId="550534BF" w14:textId="77777777" w:rsidR="00F111CC" w:rsidRPr="001C3B76" w:rsidRDefault="00FC3C2C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 xml:space="preserve">Článok III. </w:t>
      </w:r>
    </w:p>
    <w:p w14:paraId="40050CB5" w14:textId="43C564A5" w:rsidR="00FC3C2C" w:rsidRPr="001C3B76" w:rsidRDefault="00FC3C2C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 xml:space="preserve">Konflikt záujmov </w:t>
      </w:r>
    </w:p>
    <w:p w14:paraId="40050CB6" w14:textId="6A622246" w:rsidR="00A07058" w:rsidRPr="001C3B76" w:rsidRDefault="002C51ED" w:rsidP="00475BC5">
      <w:pPr>
        <w:numPr>
          <w:ilvl w:val="0"/>
          <w:numId w:val="36"/>
        </w:numPr>
        <w:shd w:val="clear" w:color="auto" w:fill="FFFFFF"/>
        <w:tabs>
          <w:tab w:val="clear" w:pos="720"/>
          <w:tab w:val="num" w:pos="426"/>
        </w:tabs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Odborný hodnotiteľ</w:t>
      </w:r>
      <w:r w:rsidR="00FC3C2C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koná vždy vo verejnom záujme a je povinný zdržať sa konania, ktoré by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bolo v rozpore s riadnym plnením jeho povinností</w:t>
      </w:r>
      <w:r w:rsidR="000C1A28" w:rsidRPr="001C3B76">
        <w:rPr>
          <w:rFonts w:asciiTheme="majorHAnsi" w:hAnsiTheme="majorHAnsi" w:cstheme="majorHAnsi"/>
          <w:color w:val="000000"/>
          <w:szCs w:val="19"/>
          <w:lang w:eastAsia="sk-SK"/>
        </w:rPr>
        <w:t>, zásadou nezávislosti</w:t>
      </w:r>
      <w:r w:rsidR="006E2691" w:rsidRPr="001C3B76">
        <w:rPr>
          <w:rFonts w:asciiTheme="majorHAnsi" w:hAnsiTheme="majorHAnsi" w:cstheme="majorHAnsi"/>
          <w:color w:val="000000"/>
          <w:szCs w:val="19"/>
          <w:lang w:eastAsia="sk-SK"/>
        </w:rPr>
        <w:t>, objektivity</w:t>
      </w:r>
      <w:r w:rsidR="000C1A28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a nestrannosti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a </w:t>
      </w:r>
      <w:r w:rsidR="00FC3C2C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mohlo viesť ku konfliktu verejného záujmu s osobnými záujmami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odborného hodnotiteľa</w:t>
      </w:r>
      <w:r w:rsidR="00FC3C2C" w:rsidRPr="001C3B76">
        <w:rPr>
          <w:rFonts w:asciiTheme="majorHAnsi" w:hAnsiTheme="majorHAnsi" w:cstheme="majorHAnsi"/>
          <w:color w:val="000000"/>
          <w:szCs w:val="19"/>
          <w:lang w:eastAsia="sk-SK"/>
        </w:rPr>
        <w:t>, je</w:t>
      </w:r>
      <w:r w:rsidR="006E2691" w:rsidRPr="001C3B76">
        <w:rPr>
          <w:rFonts w:asciiTheme="majorHAnsi" w:hAnsiTheme="majorHAnsi" w:cstheme="majorHAnsi"/>
          <w:color w:val="000000"/>
          <w:szCs w:val="19"/>
          <w:lang w:eastAsia="sk-SK"/>
        </w:rPr>
        <w:t>ho</w:t>
      </w:r>
      <w:r w:rsidR="00FC3C2C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blízkych osôb </w:t>
      </w:r>
      <w:r w:rsidR="00FC3C2C" w:rsidRPr="001C3B76">
        <w:rPr>
          <w:rFonts w:asciiTheme="majorHAnsi" w:hAnsiTheme="majorHAnsi" w:cstheme="majorHAnsi"/>
          <w:color w:val="000000"/>
          <w:szCs w:val="19"/>
          <w:lang w:eastAsia="sk-SK"/>
        </w:rPr>
        <w:lastRenderedPageBreak/>
        <w:t xml:space="preserve">alebo iných fyzických a právnických osôb. Na akýkoľvek </w:t>
      </w:r>
      <w:r w:rsidR="006E2691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zistený </w:t>
      </w:r>
      <w:r w:rsidR="00FC3C2C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skutočný alebo možný konflikt záujmov </w:t>
      </w:r>
      <w:r w:rsidR="00437A19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týkajúci sa jeho osoby alebo akejkoľvek inej osoby zúčastnenej na procese odborného hodnotenia, </w:t>
      </w:r>
      <w:r w:rsidR="00FC3C2C" w:rsidRPr="001C3B76">
        <w:rPr>
          <w:rFonts w:asciiTheme="majorHAnsi" w:hAnsiTheme="majorHAnsi" w:cstheme="majorHAnsi"/>
          <w:color w:val="000000"/>
          <w:szCs w:val="19"/>
          <w:lang w:eastAsia="sk-SK"/>
        </w:rPr>
        <w:t>je povinný bezodkladne upozorniť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pove</w:t>
      </w:r>
      <w:r w:rsidR="00437A19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reného zamestnanca </w:t>
      </w:r>
      <w:r w:rsidR="006E2691" w:rsidRPr="001C3B76">
        <w:rPr>
          <w:rFonts w:asciiTheme="majorHAnsi" w:hAnsiTheme="majorHAnsi" w:cstheme="majorHAnsi"/>
          <w:color w:val="000000"/>
          <w:szCs w:val="19"/>
          <w:lang w:eastAsia="sk-SK"/>
        </w:rPr>
        <w:t>riadiaceho orgánu</w:t>
      </w:r>
      <w:r w:rsidR="006D0CAC" w:rsidRPr="001C3B76">
        <w:rPr>
          <w:rFonts w:asciiTheme="majorHAnsi" w:hAnsiTheme="majorHAnsi" w:cstheme="majorHAnsi"/>
          <w:color w:val="000000"/>
          <w:szCs w:val="19"/>
          <w:lang w:eastAsia="sk-SK"/>
        </w:rPr>
        <w:t>/sprostredkovateľského orgánu</w:t>
      </w:r>
      <w:r w:rsidR="00FC3C2C" w:rsidRPr="001C3B76">
        <w:rPr>
          <w:rFonts w:asciiTheme="majorHAnsi" w:hAnsiTheme="majorHAnsi" w:cstheme="majorHAnsi"/>
          <w:color w:val="000000"/>
          <w:szCs w:val="19"/>
          <w:lang w:eastAsia="sk-SK"/>
        </w:rPr>
        <w:t>.</w:t>
      </w:r>
    </w:p>
    <w:p w14:paraId="40050CB7" w14:textId="77777777" w:rsidR="00A07058" w:rsidRPr="001C3B76" w:rsidRDefault="00A07058" w:rsidP="00475BC5">
      <w:pPr>
        <w:numPr>
          <w:ilvl w:val="0"/>
          <w:numId w:val="36"/>
        </w:numPr>
        <w:shd w:val="clear" w:color="auto" w:fill="FFFFFF"/>
        <w:tabs>
          <w:tab w:val="clear" w:pos="720"/>
          <w:tab w:val="num" w:pos="567"/>
        </w:tabs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Konfliktom záujmov sa rozumie skutočnosť, keď z finančných, osobných, rodinných, politických alebo iných dôvodov je narušený alebo ohrozený nestranný, transparentný, nediskriminačný, efektívny, hospodárny a objektívny výkon funkcií pri poskytovaní príspevku</w:t>
      </w:r>
      <w:r w:rsidR="002879AE" w:rsidRPr="001C3B76">
        <w:rPr>
          <w:rStyle w:val="Odkaznapoznmkupodiarou"/>
          <w:rFonts w:asciiTheme="majorHAnsi" w:hAnsiTheme="majorHAnsi" w:cstheme="majorHAnsi"/>
          <w:color w:val="000000"/>
          <w:szCs w:val="19"/>
          <w:lang w:eastAsia="sk-SK"/>
        </w:rPr>
        <w:footnoteReference w:id="1"/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.</w:t>
      </w:r>
    </w:p>
    <w:p w14:paraId="171F8497" w14:textId="77777777" w:rsidR="00F111CC" w:rsidRPr="001C3B76" w:rsidRDefault="001B0FAF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 xml:space="preserve">Článok IV. </w:t>
      </w:r>
    </w:p>
    <w:p w14:paraId="40050CB8" w14:textId="2F2E61CF" w:rsidR="001B0FAF" w:rsidRPr="001C3B76" w:rsidRDefault="001B0FAF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 xml:space="preserve">Dary a iné výhody </w:t>
      </w:r>
    </w:p>
    <w:p w14:paraId="40050CB9" w14:textId="73B9037C" w:rsidR="001B0FAF" w:rsidRPr="001C3B76" w:rsidRDefault="001B0FAF" w:rsidP="00475BC5">
      <w:pPr>
        <w:numPr>
          <w:ilvl w:val="0"/>
          <w:numId w:val="42"/>
        </w:numPr>
        <w:shd w:val="clear" w:color="auto" w:fill="FFFFFF"/>
        <w:tabs>
          <w:tab w:val="clear" w:pos="720"/>
          <w:tab w:val="num" w:pos="426"/>
        </w:tabs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Odborný hodnotiteľ nevyžaduje ani neprijíma žiadne dary, ani iné výhody, ktoré by mohli mať vplyv na jeho rozhodovanie </w:t>
      </w:r>
      <w:r w:rsidR="006E2691" w:rsidRPr="001C3B76">
        <w:rPr>
          <w:rFonts w:asciiTheme="majorHAnsi" w:hAnsiTheme="majorHAnsi" w:cstheme="majorHAnsi"/>
          <w:color w:val="000000"/>
          <w:szCs w:val="19"/>
          <w:lang w:eastAsia="sk-SK"/>
        </w:rPr>
        <w:t>a profesionálny prístup vo veci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alebo ktoré by bolo možné považovať za odmenu za prácu, ktorá je jeho povinnosťou. </w:t>
      </w:r>
    </w:p>
    <w:p w14:paraId="40050CBA" w14:textId="40E7F7FD" w:rsidR="002879AE" w:rsidRPr="001C3B76" w:rsidRDefault="004F7876" w:rsidP="00475BC5">
      <w:pPr>
        <w:numPr>
          <w:ilvl w:val="0"/>
          <w:numId w:val="42"/>
        </w:numPr>
        <w:shd w:val="clear" w:color="auto" w:fill="FFFFFF"/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Odborný hodnotiteľ nepripustí, aby sa </w:t>
      </w:r>
      <w:r w:rsidR="00437A19" w:rsidRPr="001C3B76">
        <w:rPr>
          <w:rFonts w:asciiTheme="majorHAnsi" w:hAnsiTheme="majorHAnsi" w:cstheme="majorHAnsi"/>
          <w:color w:val="000000"/>
          <w:szCs w:val="19"/>
          <w:lang w:eastAsia="sk-SK"/>
        </w:rPr>
        <w:t>pri výkone hodnotenia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dostal do postavenia, v ktorom by bol zavi</w:t>
      </w:r>
      <w:r w:rsidR="00D62403" w:rsidRPr="001C3B76">
        <w:rPr>
          <w:rFonts w:asciiTheme="majorHAnsi" w:hAnsiTheme="majorHAnsi" w:cstheme="majorHAnsi"/>
          <w:color w:val="000000"/>
          <w:szCs w:val="19"/>
          <w:lang w:eastAsia="sk-SK"/>
        </w:rPr>
        <w:t>azaný odplatiť preukázanú službu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alebo akúkoľvek inú ponúknutú výhodu, čím by sa narušila nestrannosť a objektivita jeho konania a rozhodovania.</w:t>
      </w:r>
    </w:p>
    <w:p w14:paraId="40050CBB" w14:textId="5BAF3FF9" w:rsidR="001B0FAF" w:rsidRPr="001C3B76" w:rsidRDefault="004E73E2" w:rsidP="00475BC5">
      <w:pPr>
        <w:numPr>
          <w:ilvl w:val="0"/>
          <w:numId w:val="42"/>
        </w:numPr>
        <w:shd w:val="clear" w:color="auto" w:fill="FFFFFF"/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Odborný hodnotiteľ </w:t>
      </w:r>
      <w:r w:rsidR="002879AE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nesmie poskytnúť </w:t>
      </w:r>
      <w:r w:rsidR="00EF2D63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platené </w:t>
      </w:r>
      <w:r w:rsidR="002879AE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služby ani sa zamestnať u prijímateľa na pozícii, ktorá by bola v akomkoľvek vzťahu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k projektu, na ktorého hodnotení sa hodnotiteľ podieľal.</w:t>
      </w:r>
    </w:p>
    <w:p w14:paraId="74EC8571" w14:textId="1D616435" w:rsidR="008135BB" w:rsidRPr="001C3B76" w:rsidRDefault="008135BB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Článok V</w:t>
      </w:r>
      <w:r w:rsidR="00D62403"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.</w:t>
      </w:r>
    </w:p>
    <w:p w14:paraId="488F6DBC" w14:textId="6515B91A" w:rsidR="00902102" w:rsidRPr="001C3B76" w:rsidRDefault="00902102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Ozná</w:t>
      </w:r>
      <w:r w:rsidR="00E3739D"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m</w:t>
      </w: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e</w:t>
      </w:r>
      <w:r w:rsidR="00E3739D"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n</w:t>
      </w: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ie o neprípustnej činnosti a kontrola</w:t>
      </w:r>
    </w:p>
    <w:p w14:paraId="05F820BF" w14:textId="48AC3428" w:rsidR="00F24700" w:rsidRPr="001C3B76" w:rsidRDefault="00F24700" w:rsidP="00475BC5">
      <w:pPr>
        <w:numPr>
          <w:ilvl w:val="0"/>
          <w:numId w:val="46"/>
        </w:numPr>
        <w:shd w:val="clear" w:color="auto" w:fill="FFFFFF"/>
        <w:tabs>
          <w:tab w:val="num" w:pos="426"/>
        </w:tabs>
        <w:spacing w:before="120" w:after="120" w:line="288" w:lineRule="auto"/>
        <w:ind w:left="426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V prípade, že je odborný hodnotiteľ požiadaný, aby konal v rozpore s interne stanovenými pravidlami upravujúcimi proces odborného hodnotenia, etickým kódexom </w:t>
      </w:r>
      <w:r w:rsidR="003B31BD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odborného hodnotiteľa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alebo právnymi predpismi </w:t>
      </w:r>
      <w:r w:rsidR="009B7B9C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EÚ a SR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alebo </w:t>
      </w:r>
      <w:r w:rsidR="003B31BD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aby konal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spôsobom, ktorý predstavuje možnosť, že takýto rozpor vznikne alebo je odborný hodnotiteľ svedkom prípadu porušenia interne stanovených pravidiel upravujúcich proces odborného hodnotenia, etického kódexu alebo právnych predpisov</w:t>
      </w:r>
      <w:r w:rsidR="003B31BD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EÚ a SR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, je povinný upozorniť povereného zamestnanca riadiaceho orgánu</w:t>
      </w:r>
      <w:r w:rsidR="005B33C1" w:rsidRPr="001C3B76">
        <w:rPr>
          <w:rFonts w:asciiTheme="majorHAnsi" w:hAnsiTheme="majorHAnsi" w:cstheme="majorHAnsi"/>
          <w:color w:val="000000"/>
          <w:szCs w:val="19"/>
          <w:lang w:eastAsia="sk-SK"/>
        </w:rPr>
        <w:t>/sprostredkovateľského orgánu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a podľa povahy takého konania aj príslušné inštitúcie v zmysle trestného zákona.</w:t>
      </w:r>
    </w:p>
    <w:p w14:paraId="100FE316" w14:textId="19A06D35" w:rsidR="008135BB" w:rsidRPr="001C3B76" w:rsidRDefault="008135BB" w:rsidP="00475BC5">
      <w:pPr>
        <w:shd w:val="clear" w:color="auto" w:fill="FFFFFF"/>
        <w:tabs>
          <w:tab w:val="num" w:pos="426"/>
        </w:tabs>
        <w:spacing w:before="120" w:after="120" w:line="288" w:lineRule="auto"/>
        <w:ind w:left="426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Článok VI</w:t>
      </w:r>
      <w:r w:rsidR="00CE554E"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.</w:t>
      </w: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 xml:space="preserve"> </w:t>
      </w:r>
    </w:p>
    <w:p w14:paraId="1B9A264A" w14:textId="4C8779EA" w:rsidR="00902102" w:rsidRPr="001C3B76" w:rsidRDefault="00902102" w:rsidP="00475BC5">
      <w:pPr>
        <w:shd w:val="clear" w:color="auto" w:fill="FFFFFF"/>
        <w:tabs>
          <w:tab w:val="num" w:pos="426"/>
        </w:tabs>
        <w:spacing w:before="120" w:after="120" w:line="288" w:lineRule="auto"/>
        <w:ind w:left="426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Účinnosť</w:t>
      </w:r>
    </w:p>
    <w:p w14:paraId="2AC9FBA6" w14:textId="56215A06" w:rsidR="00DB4F4B" w:rsidRPr="001C3B76" w:rsidRDefault="00DB4F4B" w:rsidP="00475BC5">
      <w:pPr>
        <w:pStyle w:val="Odsekzoznamu"/>
        <w:numPr>
          <w:ilvl w:val="0"/>
          <w:numId w:val="45"/>
        </w:numPr>
        <w:shd w:val="clear" w:color="auto" w:fill="FFFFFF"/>
        <w:tabs>
          <w:tab w:val="num" w:pos="426"/>
        </w:tabs>
        <w:spacing w:before="120" w:after="120" w:line="288" w:lineRule="auto"/>
        <w:ind w:left="426"/>
        <w:contextualSpacing w:val="0"/>
        <w:jc w:val="both"/>
        <w:rPr>
          <w:rFonts w:asciiTheme="majorHAnsi" w:hAnsiTheme="majorHAnsi" w:cstheme="majorHAnsi"/>
          <w:color w:val="000000"/>
          <w:szCs w:val="48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48"/>
          <w:lang w:eastAsia="sk-SK"/>
        </w:rPr>
        <w:t xml:space="preserve">Etický kódex </w:t>
      </w:r>
      <w:r w:rsidR="005D1EE3" w:rsidRPr="001C3B76">
        <w:rPr>
          <w:rFonts w:asciiTheme="majorHAnsi" w:hAnsiTheme="majorHAnsi" w:cstheme="majorHAnsi"/>
          <w:color w:val="000000"/>
          <w:szCs w:val="48"/>
          <w:lang w:eastAsia="sk-SK"/>
        </w:rPr>
        <w:t xml:space="preserve">odborného hodnotiteľa </w:t>
      </w:r>
      <w:r w:rsidRPr="001C3B76">
        <w:rPr>
          <w:rFonts w:asciiTheme="majorHAnsi" w:hAnsiTheme="majorHAnsi" w:cstheme="majorHAnsi"/>
          <w:color w:val="000000"/>
          <w:szCs w:val="48"/>
          <w:lang w:eastAsia="sk-SK"/>
        </w:rPr>
        <w:t xml:space="preserve">je prílohou príručky pre hodnotiteľov pre </w:t>
      </w:r>
      <w:r w:rsidR="005B33C1" w:rsidRPr="001C3B76">
        <w:rPr>
          <w:rFonts w:asciiTheme="majorHAnsi" w:hAnsiTheme="majorHAnsi" w:cstheme="majorHAnsi"/>
          <w:color w:val="000000"/>
          <w:szCs w:val="48"/>
          <w:lang w:eastAsia="sk-SK"/>
        </w:rPr>
        <w:t xml:space="preserve">Integrovaný regionálny </w:t>
      </w:r>
      <w:r w:rsidRPr="001C3B76">
        <w:rPr>
          <w:rFonts w:asciiTheme="majorHAnsi" w:hAnsiTheme="majorHAnsi" w:cstheme="majorHAnsi"/>
          <w:color w:val="000000"/>
          <w:szCs w:val="48"/>
          <w:lang w:eastAsia="sk-SK"/>
        </w:rPr>
        <w:t>operačný program. Vstupuje do platno</w:t>
      </w:r>
      <w:r w:rsidR="005B33C1" w:rsidRPr="001C3B76">
        <w:rPr>
          <w:rFonts w:asciiTheme="majorHAnsi" w:hAnsiTheme="majorHAnsi" w:cstheme="majorHAnsi"/>
          <w:color w:val="000000"/>
          <w:szCs w:val="48"/>
          <w:lang w:eastAsia="sk-SK"/>
        </w:rPr>
        <w:t>sti a nadobúda účinnosť dňom jej</w:t>
      </w:r>
      <w:r w:rsidRPr="001C3B76">
        <w:rPr>
          <w:rFonts w:asciiTheme="majorHAnsi" w:hAnsiTheme="majorHAnsi" w:cstheme="majorHAnsi"/>
          <w:color w:val="000000"/>
          <w:szCs w:val="48"/>
          <w:lang w:eastAsia="sk-SK"/>
        </w:rPr>
        <w:t xml:space="preserve"> podpísania generálnym riaditeľom </w:t>
      </w:r>
      <w:r w:rsidR="00CD60AD" w:rsidRPr="001C3B76">
        <w:rPr>
          <w:rFonts w:asciiTheme="majorHAnsi" w:hAnsiTheme="majorHAnsi" w:cstheme="majorHAnsi"/>
          <w:color w:val="000000"/>
          <w:szCs w:val="48"/>
          <w:lang w:eastAsia="sk-SK"/>
        </w:rPr>
        <w:t>Sekcie programov regionálneho rozvoja.</w:t>
      </w:r>
    </w:p>
    <w:sectPr w:rsidR="00DB4F4B" w:rsidRPr="001C3B76" w:rsidSect="00A0705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76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64EA8" w14:textId="77777777" w:rsidR="001E64AC" w:rsidRDefault="001E64AC">
      <w:r>
        <w:separator/>
      </w:r>
    </w:p>
    <w:p w14:paraId="226461E5" w14:textId="77777777" w:rsidR="001E64AC" w:rsidRDefault="001E64AC"/>
  </w:endnote>
  <w:endnote w:type="continuationSeparator" w:id="0">
    <w:p w14:paraId="7100D1A3" w14:textId="77777777" w:rsidR="001E64AC" w:rsidRDefault="001E64AC">
      <w:r>
        <w:continuationSeparator/>
      </w:r>
    </w:p>
    <w:p w14:paraId="4777418B" w14:textId="77777777" w:rsidR="001E64AC" w:rsidRDefault="001E64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4417C" w14:textId="77777777" w:rsidR="00860155" w:rsidRDefault="0086015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D5D5D" w14:textId="17F61179" w:rsidR="00773C56" w:rsidRDefault="00773C56">
    <w:pPr>
      <w:pStyle w:val="Pta"/>
    </w:pPr>
    <w:r>
      <w:t xml:space="preserve">Príručka pre odborných hodnotiteľov IROP, verzia </w:t>
    </w:r>
    <w:r w:rsidR="00C30330">
      <w:t>10</w:t>
    </w:r>
    <w:ins w:id="0" w:author="OM" w:date="2020-02-24T10:10:00Z">
      <w:r w:rsidR="00860155">
        <w:t>.1</w:t>
      </w:r>
    </w:ins>
    <w:bookmarkStart w:id="1" w:name="_GoBack"/>
    <w:bookmarkEnd w:id="1"/>
  </w:p>
  <w:p w14:paraId="40050CC6" w14:textId="77777777" w:rsidR="002066F3" w:rsidRPr="003530AF" w:rsidRDefault="002066F3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4D95C8" w14:textId="77777777" w:rsidR="00860155" w:rsidRDefault="0086015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386A7" w14:textId="77777777" w:rsidR="001E64AC" w:rsidRDefault="001E64AC">
      <w:r>
        <w:separator/>
      </w:r>
    </w:p>
    <w:p w14:paraId="4FA1B385" w14:textId="77777777" w:rsidR="001E64AC" w:rsidRDefault="001E64AC"/>
  </w:footnote>
  <w:footnote w:type="continuationSeparator" w:id="0">
    <w:p w14:paraId="4AC4A0CD" w14:textId="77777777" w:rsidR="001E64AC" w:rsidRDefault="001E64AC">
      <w:r>
        <w:continuationSeparator/>
      </w:r>
    </w:p>
    <w:p w14:paraId="7459C232" w14:textId="77777777" w:rsidR="001E64AC" w:rsidRDefault="001E64AC"/>
  </w:footnote>
  <w:footnote w:id="1">
    <w:p w14:paraId="40050CC7" w14:textId="0407A750" w:rsidR="002879AE" w:rsidRPr="00475BC5" w:rsidRDefault="002879AE" w:rsidP="002879AE">
      <w:pPr>
        <w:pStyle w:val="Textpoznmkypodiarou"/>
        <w:rPr>
          <w:rFonts w:cs="Arial"/>
        </w:rPr>
      </w:pPr>
      <w:r w:rsidRPr="00475BC5">
        <w:rPr>
          <w:rStyle w:val="Odkaznapoznmkupodiarou"/>
          <w:rFonts w:cs="Arial"/>
        </w:rPr>
        <w:footnoteRef/>
      </w:r>
      <w:r w:rsidRPr="00475BC5">
        <w:rPr>
          <w:rFonts w:cs="Arial"/>
        </w:rPr>
        <w:t xml:space="preserve"> Zákon </w:t>
      </w:r>
      <w:r w:rsidRPr="00475BC5">
        <w:rPr>
          <w:rFonts w:cs="Arial"/>
          <w:color w:val="000000"/>
          <w:szCs w:val="19"/>
          <w:lang w:eastAsia="sk-SK"/>
        </w:rPr>
        <w:t>č. 292/2014 Z</w:t>
      </w:r>
      <w:r w:rsidR="00436D36" w:rsidRPr="00475BC5">
        <w:rPr>
          <w:rFonts w:cs="Arial"/>
          <w:color w:val="000000"/>
          <w:szCs w:val="19"/>
          <w:lang w:eastAsia="sk-SK"/>
        </w:rPr>
        <w:t>.z. o príspevku poskytovanom z e</w:t>
      </w:r>
      <w:r w:rsidRPr="00475BC5">
        <w:rPr>
          <w:rFonts w:cs="Arial"/>
          <w:color w:val="000000"/>
          <w:szCs w:val="19"/>
          <w:lang w:eastAsia="sk-SK"/>
        </w:rPr>
        <w:t>urópskych štrukturálnych a investičných fondov a o zmene a doplnení neskorších zákonov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714AB" w14:textId="77777777" w:rsidR="00860155" w:rsidRDefault="0086015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B5293" w14:textId="77777777" w:rsidR="00570D35" w:rsidRDefault="00570D35" w:rsidP="00570D35">
    <w:pPr>
      <w:pStyle w:val="Hlavika"/>
      <w:tabs>
        <w:tab w:val="left" w:pos="1977"/>
      </w:tabs>
      <w:ind w:firstLine="1977"/>
    </w:pPr>
    <w:r>
      <w:rPr>
        <w:noProof/>
        <w:lang w:eastAsia="sk-SK"/>
      </w:rPr>
      <w:drawing>
        <wp:anchor distT="0" distB="0" distL="114300" distR="114300" simplePos="0" relativeHeight="251661312" behindDoc="1" locked="0" layoutInCell="1" allowOverlap="1" wp14:anchorId="55DE0227" wp14:editId="41056710">
          <wp:simplePos x="0" y="0"/>
          <wp:positionH relativeFrom="column">
            <wp:posOffset>2214245</wp:posOffset>
          </wp:positionH>
          <wp:positionV relativeFrom="paragraph">
            <wp:posOffset>-40640</wp:posOffset>
          </wp:positionV>
          <wp:extent cx="1171575" cy="485775"/>
          <wp:effectExtent l="0" t="0" r="9525" b="9525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8617" b="30843"/>
                  <a:stretch/>
                </pic:blipFill>
                <pic:spPr bwMode="auto">
                  <a:xfrm>
                    <a:off x="0" y="0"/>
                    <a:ext cx="11715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GB"/>
      </w:rPr>
      <w:tab/>
    </w: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074FA2F0" wp14:editId="152A87AA">
          <wp:simplePos x="0" y="0"/>
          <wp:positionH relativeFrom="column">
            <wp:posOffset>-203835</wp:posOffset>
          </wp:positionH>
          <wp:positionV relativeFrom="paragraph">
            <wp:posOffset>-108585</wp:posOffset>
          </wp:positionV>
          <wp:extent cx="558800" cy="471170"/>
          <wp:effectExtent l="0" t="0" r="0" b="5080"/>
          <wp:wrapTight wrapText="bothSides">
            <wp:wrapPolygon edited="0">
              <wp:start x="2209" y="0"/>
              <wp:lineTo x="0" y="13973"/>
              <wp:lineTo x="0" y="19213"/>
              <wp:lineTo x="4418" y="20960"/>
              <wp:lineTo x="16200" y="20960"/>
              <wp:lineTo x="20618" y="19213"/>
              <wp:lineTo x="20618" y="13973"/>
              <wp:lineTo x="16936" y="13973"/>
              <wp:lineTo x="19145" y="9606"/>
              <wp:lineTo x="18409" y="0"/>
              <wp:lineTo x="2209" y="0"/>
            </wp:wrapPolygon>
          </wp:wrapTight>
          <wp:docPr id="2" name="Obrázok 2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1BA33A42" wp14:editId="5FFEC3FA">
          <wp:simplePos x="0" y="0"/>
          <wp:positionH relativeFrom="column">
            <wp:posOffset>4518660</wp:posOffset>
          </wp:positionH>
          <wp:positionV relativeFrom="paragraph">
            <wp:posOffset>-105410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4" name="Obrázok 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DB9ECE" w14:textId="77777777" w:rsidR="00570D35" w:rsidRDefault="00570D35" w:rsidP="00570D35">
    <w:pPr>
      <w:pStyle w:val="Hlavika"/>
      <w:tabs>
        <w:tab w:val="clear" w:pos="4703"/>
        <w:tab w:val="clear" w:pos="9406"/>
        <w:tab w:val="left" w:pos="1977"/>
        <w:tab w:val="right" w:pos="9070"/>
      </w:tabs>
    </w:pPr>
    <w:r>
      <w:tab/>
    </w:r>
    <w:r>
      <w:tab/>
    </w:r>
  </w:p>
  <w:p w14:paraId="516810AA" w14:textId="77777777" w:rsidR="00570D35" w:rsidRDefault="00570D35" w:rsidP="00570D35">
    <w:pPr>
      <w:pStyle w:val="Hlavika"/>
      <w:tabs>
        <w:tab w:val="clear" w:pos="4703"/>
        <w:tab w:val="clear" w:pos="9406"/>
        <w:tab w:val="left" w:pos="7155"/>
      </w:tabs>
    </w:pPr>
    <w:r>
      <w:t xml:space="preserve">                </w:t>
    </w:r>
  </w:p>
  <w:p w14:paraId="20541CB5" w14:textId="77777777" w:rsidR="00570D35" w:rsidRDefault="00570D35" w:rsidP="00570D35">
    <w:pPr>
      <w:pStyle w:val="Hlavika"/>
    </w:pPr>
  </w:p>
  <w:p w14:paraId="40050CC5" w14:textId="67442EE5" w:rsidR="002066F3" w:rsidRPr="00624DC2" w:rsidRDefault="002066F3">
    <w:pPr>
      <w:pStyle w:val="Hlavika"/>
      <w:tabs>
        <w:tab w:val="left" w:pos="709"/>
      </w:tabs>
      <w:rPr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07AF6" w14:textId="77777777" w:rsidR="00860155" w:rsidRDefault="0086015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02965B12"/>
    <w:multiLevelType w:val="multilevel"/>
    <w:tmpl w:val="98AC7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45F38F3"/>
    <w:multiLevelType w:val="multilevel"/>
    <w:tmpl w:val="98AC7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1C70CBD"/>
    <w:multiLevelType w:val="hybridMultilevel"/>
    <w:tmpl w:val="7B20D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99254B1"/>
    <w:multiLevelType w:val="multilevel"/>
    <w:tmpl w:val="9912D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445834A5"/>
    <w:multiLevelType w:val="hybridMultilevel"/>
    <w:tmpl w:val="9C48098A"/>
    <w:lvl w:ilvl="0" w:tplc="B8F632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5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4E2D5974"/>
    <w:multiLevelType w:val="multilevel"/>
    <w:tmpl w:val="FBC2F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E8D0B58"/>
    <w:multiLevelType w:val="multilevel"/>
    <w:tmpl w:val="B3FA1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6104213D"/>
    <w:multiLevelType w:val="multilevel"/>
    <w:tmpl w:val="98AC7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EF3662"/>
    <w:multiLevelType w:val="hybridMultilevel"/>
    <w:tmpl w:val="D264ED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A2244C6"/>
    <w:multiLevelType w:val="multilevel"/>
    <w:tmpl w:val="696A5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E9B663D"/>
    <w:multiLevelType w:val="multilevel"/>
    <w:tmpl w:val="0908D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F34415B"/>
    <w:multiLevelType w:val="hybridMultilevel"/>
    <w:tmpl w:val="7B20D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9"/>
  </w:num>
  <w:num w:numId="3">
    <w:abstractNumId w:val="7"/>
  </w:num>
  <w:num w:numId="4">
    <w:abstractNumId w:val="36"/>
  </w:num>
  <w:num w:numId="5">
    <w:abstractNumId w:val="19"/>
  </w:num>
  <w:num w:numId="6">
    <w:abstractNumId w:val="21"/>
  </w:num>
  <w:num w:numId="7">
    <w:abstractNumId w:val="29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8"/>
  </w:num>
  <w:num w:numId="1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23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39"/>
  </w:num>
  <w:num w:numId="25">
    <w:abstractNumId w:val="25"/>
  </w:num>
  <w:num w:numId="26">
    <w:abstractNumId w:val="31"/>
  </w:num>
  <w:num w:numId="27">
    <w:abstractNumId w:val="28"/>
  </w:num>
  <w:num w:numId="28">
    <w:abstractNumId w:val="20"/>
  </w:num>
  <w:num w:numId="29">
    <w:abstractNumId w:val="33"/>
  </w:num>
  <w:num w:numId="30">
    <w:abstractNumId w:val="30"/>
  </w:num>
  <w:num w:numId="31">
    <w:abstractNumId w:val="15"/>
  </w:num>
  <w:num w:numId="32">
    <w:abstractNumId w:val="26"/>
  </w:num>
  <w:num w:numId="33">
    <w:abstractNumId w:val="35"/>
  </w:num>
  <w:num w:numId="34">
    <w:abstractNumId w:val="14"/>
  </w:num>
  <w:num w:numId="35">
    <w:abstractNumId w:val="27"/>
  </w:num>
  <w:num w:numId="36">
    <w:abstractNumId w:val="34"/>
  </w:num>
  <w:num w:numId="37">
    <w:abstractNumId w:val="40"/>
  </w:num>
  <w:num w:numId="38">
    <w:abstractNumId w:val="18"/>
  </w:num>
  <w:num w:numId="39">
    <w:abstractNumId w:val="32"/>
  </w:num>
  <w:num w:numId="40">
    <w:abstractNumId w:val="42"/>
  </w:num>
  <w:num w:numId="41">
    <w:abstractNumId w:val="22"/>
  </w:num>
  <w:num w:numId="42">
    <w:abstractNumId w:val="12"/>
  </w:num>
  <w:num w:numId="43">
    <w:abstractNumId w:val="37"/>
  </w:num>
  <w:num w:numId="44">
    <w:abstractNumId w:val="10"/>
  </w:num>
  <w:num w:numId="45">
    <w:abstractNumId w:val="16"/>
  </w:num>
  <w:num w:numId="46">
    <w:abstractNumId w:val="41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3AD"/>
    <w:rsid w:val="00000EE3"/>
    <w:rsid w:val="000016A5"/>
    <w:rsid w:val="000127E6"/>
    <w:rsid w:val="00015EF0"/>
    <w:rsid w:val="00020A5B"/>
    <w:rsid w:val="00030C5B"/>
    <w:rsid w:val="00036883"/>
    <w:rsid w:val="00061A0B"/>
    <w:rsid w:val="00070FC4"/>
    <w:rsid w:val="00071987"/>
    <w:rsid w:val="00074D2F"/>
    <w:rsid w:val="0007555C"/>
    <w:rsid w:val="00075C1E"/>
    <w:rsid w:val="00081A38"/>
    <w:rsid w:val="0008794A"/>
    <w:rsid w:val="0009202C"/>
    <w:rsid w:val="00095956"/>
    <w:rsid w:val="00095FE3"/>
    <w:rsid w:val="000A25AE"/>
    <w:rsid w:val="000A3642"/>
    <w:rsid w:val="000B024D"/>
    <w:rsid w:val="000B7751"/>
    <w:rsid w:val="000C07D2"/>
    <w:rsid w:val="000C1A28"/>
    <w:rsid w:val="000C6A79"/>
    <w:rsid w:val="000D5E3E"/>
    <w:rsid w:val="000D7DB9"/>
    <w:rsid w:val="001008EB"/>
    <w:rsid w:val="00104980"/>
    <w:rsid w:val="0011692E"/>
    <w:rsid w:val="001206DF"/>
    <w:rsid w:val="0012336B"/>
    <w:rsid w:val="00137615"/>
    <w:rsid w:val="00137B33"/>
    <w:rsid w:val="001439C1"/>
    <w:rsid w:val="00143AD7"/>
    <w:rsid w:val="001452B6"/>
    <w:rsid w:val="00146657"/>
    <w:rsid w:val="0017198C"/>
    <w:rsid w:val="00174AFE"/>
    <w:rsid w:val="00182989"/>
    <w:rsid w:val="00182C05"/>
    <w:rsid w:val="0018495C"/>
    <w:rsid w:val="00186FEA"/>
    <w:rsid w:val="001A19F7"/>
    <w:rsid w:val="001A3801"/>
    <w:rsid w:val="001A4B95"/>
    <w:rsid w:val="001A4E24"/>
    <w:rsid w:val="001B0FAF"/>
    <w:rsid w:val="001B6E17"/>
    <w:rsid w:val="001C2EF4"/>
    <w:rsid w:val="001C3B76"/>
    <w:rsid w:val="001E64AC"/>
    <w:rsid w:val="001F0C13"/>
    <w:rsid w:val="002066F3"/>
    <w:rsid w:val="00207FCC"/>
    <w:rsid w:val="00210E5E"/>
    <w:rsid w:val="00212D1E"/>
    <w:rsid w:val="00213203"/>
    <w:rsid w:val="00220042"/>
    <w:rsid w:val="00220B0A"/>
    <w:rsid w:val="002273E6"/>
    <w:rsid w:val="00235D74"/>
    <w:rsid w:val="00236144"/>
    <w:rsid w:val="0024576C"/>
    <w:rsid w:val="00253BF6"/>
    <w:rsid w:val="002557C9"/>
    <w:rsid w:val="00260A1D"/>
    <w:rsid w:val="00272EE5"/>
    <w:rsid w:val="00274E01"/>
    <w:rsid w:val="002879AE"/>
    <w:rsid w:val="00295B85"/>
    <w:rsid w:val="0029762A"/>
    <w:rsid w:val="002A053C"/>
    <w:rsid w:val="002A0B8E"/>
    <w:rsid w:val="002A2D62"/>
    <w:rsid w:val="002B6D89"/>
    <w:rsid w:val="002C51ED"/>
    <w:rsid w:val="002D5FCD"/>
    <w:rsid w:val="002D629A"/>
    <w:rsid w:val="002D7602"/>
    <w:rsid w:val="002E32BC"/>
    <w:rsid w:val="002E77EC"/>
    <w:rsid w:val="002F4DF1"/>
    <w:rsid w:val="003038D5"/>
    <w:rsid w:val="0031390F"/>
    <w:rsid w:val="0031599A"/>
    <w:rsid w:val="00333AB1"/>
    <w:rsid w:val="00347D2B"/>
    <w:rsid w:val="003530AF"/>
    <w:rsid w:val="00360C0D"/>
    <w:rsid w:val="00360EB6"/>
    <w:rsid w:val="00362BC5"/>
    <w:rsid w:val="00375271"/>
    <w:rsid w:val="00382DA9"/>
    <w:rsid w:val="003872D4"/>
    <w:rsid w:val="00392F8B"/>
    <w:rsid w:val="00392FE4"/>
    <w:rsid w:val="00394C79"/>
    <w:rsid w:val="003977EF"/>
    <w:rsid w:val="003A1398"/>
    <w:rsid w:val="003A2340"/>
    <w:rsid w:val="003B31BD"/>
    <w:rsid w:val="003B5CB0"/>
    <w:rsid w:val="003B7D95"/>
    <w:rsid w:val="003D424B"/>
    <w:rsid w:val="003D6630"/>
    <w:rsid w:val="003F18CD"/>
    <w:rsid w:val="003F22DC"/>
    <w:rsid w:val="003F2737"/>
    <w:rsid w:val="003F53AD"/>
    <w:rsid w:val="0040246A"/>
    <w:rsid w:val="00402DEA"/>
    <w:rsid w:val="00403652"/>
    <w:rsid w:val="004040B0"/>
    <w:rsid w:val="004169EC"/>
    <w:rsid w:val="0042148A"/>
    <w:rsid w:val="00424D88"/>
    <w:rsid w:val="004257D7"/>
    <w:rsid w:val="00432C6E"/>
    <w:rsid w:val="00436D36"/>
    <w:rsid w:val="00437A19"/>
    <w:rsid w:val="00441746"/>
    <w:rsid w:val="004436CD"/>
    <w:rsid w:val="00457C12"/>
    <w:rsid w:val="00460483"/>
    <w:rsid w:val="00475BC5"/>
    <w:rsid w:val="00483799"/>
    <w:rsid w:val="00490BD4"/>
    <w:rsid w:val="00496B11"/>
    <w:rsid w:val="00496CE1"/>
    <w:rsid w:val="004A531E"/>
    <w:rsid w:val="004A6C86"/>
    <w:rsid w:val="004B2BE2"/>
    <w:rsid w:val="004B4FFD"/>
    <w:rsid w:val="004B53E6"/>
    <w:rsid w:val="004B67CC"/>
    <w:rsid w:val="004E73E2"/>
    <w:rsid w:val="004F31D7"/>
    <w:rsid w:val="004F7876"/>
    <w:rsid w:val="00505915"/>
    <w:rsid w:val="00505FF4"/>
    <w:rsid w:val="00522B23"/>
    <w:rsid w:val="00532D0A"/>
    <w:rsid w:val="00570D35"/>
    <w:rsid w:val="0057284A"/>
    <w:rsid w:val="00574953"/>
    <w:rsid w:val="00582B72"/>
    <w:rsid w:val="00587F56"/>
    <w:rsid w:val="005936FF"/>
    <w:rsid w:val="00595982"/>
    <w:rsid w:val="005B33C1"/>
    <w:rsid w:val="005B4CAD"/>
    <w:rsid w:val="005D1EE3"/>
    <w:rsid w:val="005D670E"/>
    <w:rsid w:val="005E1118"/>
    <w:rsid w:val="005F0693"/>
    <w:rsid w:val="005F1143"/>
    <w:rsid w:val="00606BC7"/>
    <w:rsid w:val="00610E17"/>
    <w:rsid w:val="00624DC2"/>
    <w:rsid w:val="0062527A"/>
    <w:rsid w:val="006328F5"/>
    <w:rsid w:val="006552CB"/>
    <w:rsid w:val="006620EF"/>
    <w:rsid w:val="00670284"/>
    <w:rsid w:val="006841F0"/>
    <w:rsid w:val="0068463D"/>
    <w:rsid w:val="006859B7"/>
    <w:rsid w:val="006A494E"/>
    <w:rsid w:val="006C296C"/>
    <w:rsid w:val="006C4082"/>
    <w:rsid w:val="006D02FC"/>
    <w:rsid w:val="006D0CAC"/>
    <w:rsid w:val="006D197E"/>
    <w:rsid w:val="006D43EF"/>
    <w:rsid w:val="006D6107"/>
    <w:rsid w:val="006E2691"/>
    <w:rsid w:val="006E31D5"/>
    <w:rsid w:val="006F2C90"/>
    <w:rsid w:val="006F6C05"/>
    <w:rsid w:val="006F71E5"/>
    <w:rsid w:val="007021D8"/>
    <w:rsid w:val="00711003"/>
    <w:rsid w:val="00726878"/>
    <w:rsid w:val="00726CE6"/>
    <w:rsid w:val="00726FE1"/>
    <w:rsid w:val="00750341"/>
    <w:rsid w:val="00755063"/>
    <w:rsid w:val="00764563"/>
    <w:rsid w:val="00767561"/>
    <w:rsid w:val="00773C56"/>
    <w:rsid w:val="00777B34"/>
    <w:rsid w:val="00781B17"/>
    <w:rsid w:val="0078250C"/>
    <w:rsid w:val="00783127"/>
    <w:rsid w:val="007877D4"/>
    <w:rsid w:val="0079594D"/>
    <w:rsid w:val="007A0E14"/>
    <w:rsid w:val="007A0F02"/>
    <w:rsid w:val="007A1AEE"/>
    <w:rsid w:val="007A44D3"/>
    <w:rsid w:val="007B72B9"/>
    <w:rsid w:val="007C1262"/>
    <w:rsid w:val="007C5068"/>
    <w:rsid w:val="007D22CE"/>
    <w:rsid w:val="007D3B89"/>
    <w:rsid w:val="007F11EE"/>
    <w:rsid w:val="008135BB"/>
    <w:rsid w:val="008201A2"/>
    <w:rsid w:val="00847CA7"/>
    <w:rsid w:val="008503A8"/>
    <w:rsid w:val="008508C5"/>
    <w:rsid w:val="00856B36"/>
    <w:rsid w:val="00860155"/>
    <w:rsid w:val="00860775"/>
    <w:rsid w:val="008618EC"/>
    <w:rsid w:val="00866940"/>
    <w:rsid w:val="00875E04"/>
    <w:rsid w:val="00890473"/>
    <w:rsid w:val="00893421"/>
    <w:rsid w:val="008A7E44"/>
    <w:rsid w:val="008B232F"/>
    <w:rsid w:val="008B253B"/>
    <w:rsid w:val="008B2E3C"/>
    <w:rsid w:val="008B37B1"/>
    <w:rsid w:val="008B3AF0"/>
    <w:rsid w:val="008B3E76"/>
    <w:rsid w:val="008B4AC0"/>
    <w:rsid w:val="008B6918"/>
    <w:rsid w:val="008C35E7"/>
    <w:rsid w:val="008C3FA4"/>
    <w:rsid w:val="008C5EDC"/>
    <w:rsid w:val="008E4E07"/>
    <w:rsid w:val="008E6769"/>
    <w:rsid w:val="008E7ED1"/>
    <w:rsid w:val="008F4C12"/>
    <w:rsid w:val="008F7F7D"/>
    <w:rsid w:val="00900826"/>
    <w:rsid w:val="0090109E"/>
    <w:rsid w:val="00901CC4"/>
    <w:rsid w:val="00902102"/>
    <w:rsid w:val="00907754"/>
    <w:rsid w:val="0091097D"/>
    <w:rsid w:val="0093264C"/>
    <w:rsid w:val="0093353B"/>
    <w:rsid w:val="00935030"/>
    <w:rsid w:val="00956973"/>
    <w:rsid w:val="00956B05"/>
    <w:rsid w:val="00957F16"/>
    <w:rsid w:val="00962584"/>
    <w:rsid w:val="00991839"/>
    <w:rsid w:val="009A547F"/>
    <w:rsid w:val="009B7B9C"/>
    <w:rsid w:val="009D0EC2"/>
    <w:rsid w:val="009D5D8A"/>
    <w:rsid w:val="009D7ED9"/>
    <w:rsid w:val="009E17E4"/>
    <w:rsid w:val="009E1EBC"/>
    <w:rsid w:val="009E21D5"/>
    <w:rsid w:val="009F568A"/>
    <w:rsid w:val="00A01C0D"/>
    <w:rsid w:val="00A0681B"/>
    <w:rsid w:val="00A06919"/>
    <w:rsid w:val="00A07058"/>
    <w:rsid w:val="00A133D9"/>
    <w:rsid w:val="00A17541"/>
    <w:rsid w:val="00A40230"/>
    <w:rsid w:val="00A50B3B"/>
    <w:rsid w:val="00A60BD6"/>
    <w:rsid w:val="00A81CF2"/>
    <w:rsid w:val="00A96076"/>
    <w:rsid w:val="00A97651"/>
    <w:rsid w:val="00AB5E40"/>
    <w:rsid w:val="00AC292D"/>
    <w:rsid w:val="00AD41A1"/>
    <w:rsid w:val="00AE0D5E"/>
    <w:rsid w:val="00AE5FAD"/>
    <w:rsid w:val="00AE7232"/>
    <w:rsid w:val="00B12C89"/>
    <w:rsid w:val="00B14ED7"/>
    <w:rsid w:val="00B20785"/>
    <w:rsid w:val="00B219B5"/>
    <w:rsid w:val="00B238EE"/>
    <w:rsid w:val="00B26AB7"/>
    <w:rsid w:val="00B26B5C"/>
    <w:rsid w:val="00B3675D"/>
    <w:rsid w:val="00B45F87"/>
    <w:rsid w:val="00B56763"/>
    <w:rsid w:val="00B60C55"/>
    <w:rsid w:val="00B670CC"/>
    <w:rsid w:val="00B8478F"/>
    <w:rsid w:val="00BA5254"/>
    <w:rsid w:val="00BB2B77"/>
    <w:rsid w:val="00BB3322"/>
    <w:rsid w:val="00BB45CE"/>
    <w:rsid w:val="00BB71C5"/>
    <w:rsid w:val="00BC370A"/>
    <w:rsid w:val="00BE6734"/>
    <w:rsid w:val="00C20649"/>
    <w:rsid w:val="00C25516"/>
    <w:rsid w:val="00C30330"/>
    <w:rsid w:val="00C418A2"/>
    <w:rsid w:val="00C444B3"/>
    <w:rsid w:val="00C4496F"/>
    <w:rsid w:val="00C60815"/>
    <w:rsid w:val="00C90DC3"/>
    <w:rsid w:val="00C97A0D"/>
    <w:rsid w:val="00CA01E2"/>
    <w:rsid w:val="00CB0293"/>
    <w:rsid w:val="00CB40D6"/>
    <w:rsid w:val="00CC08EE"/>
    <w:rsid w:val="00CC6F67"/>
    <w:rsid w:val="00CD0DAD"/>
    <w:rsid w:val="00CD44BA"/>
    <w:rsid w:val="00CD60AD"/>
    <w:rsid w:val="00CD7E26"/>
    <w:rsid w:val="00CE00BE"/>
    <w:rsid w:val="00CE554E"/>
    <w:rsid w:val="00CE77E6"/>
    <w:rsid w:val="00D10FC1"/>
    <w:rsid w:val="00D1104D"/>
    <w:rsid w:val="00D23A38"/>
    <w:rsid w:val="00D62403"/>
    <w:rsid w:val="00D93CDE"/>
    <w:rsid w:val="00DB4F4B"/>
    <w:rsid w:val="00DC6C4A"/>
    <w:rsid w:val="00DD6813"/>
    <w:rsid w:val="00DE50F2"/>
    <w:rsid w:val="00DF1310"/>
    <w:rsid w:val="00DF22A0"/>
    <w:rsid w:val="00E23F79"/>
    <w:rsid w:val="00E2425D"/>
    <w:rsid w:val="00E25E6F"/>
    <w:rsid w:val="00E3739D"/>
    <w:rsid w:val="00E421C0"/>
    <w:rsid w:val="00E42428"/>
    <w:rsid w:val="00E42491"/>
    <w:rsid w:val="00E425C2"/>
    <w:rsid w:val="00E4734A"/>
    <w:rsid w:val="00E65A60"/>
    <w:rsid w:val="00E70644"/>
    <w:rsid w:val="00E8151A"/>
    <w:rsid w:val="00E91EAE"/>
    <w:rsid w:val="00EA65FF"/>
    <w:rsid w:val="00EB3326"/>
    <w:rsid w:val="00ED39F8"/>
    <w:rsid w:val="00ED6B25"/>
    <w:rsid w:val="00EE0B0C"/>
    <w:rsid w:val="00EE67A7"/>
    <w:rsid w:val="00EF2D63"/>
    <w:rsid w:val="00F0558E"/>
    <w:rsid w:val="00F06DA9"/>
    <w:rsid w:val="00F111CC"/>
    <w:rsid w:val="00F1234F"/>
    <w:rsid w:val="00F1784D"/>
    <w:rsid w:val="00F17F4C"/>
    <w:rsid w:val="00F24700"/>
    <w:rsid w:val="00F2676F"/>
    <w:rsid w:val="00F35321"/>
    <w:rsid w:val="00F433F7"/>
    <w:rsid w:val="00F60038"/>
    <w:rsid w:val="00F62292"/>
    <w:rsid w:val="00F62AC8"/>
    <w:rsid w:val="00F65BCE"/>
    <w:rsid w:val="00F767A4"/>
    <w:rsid w:val="00F85DDA"/>
    <w:rsid w:val="00F93335"/>
    <w:rsid w:val="00FB358D"/>
    <w:rsid w:val="00FB533A"/>
    <w:rsid w:val="00FC2858"/>
    <w:rsid w:val="00FC3657"/>
    <w:rsid w:val="00FC3C2C"/>
    <w:rsid w:val="00FC41B7"/>
    <w:rsid w:val="00FE07E4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40050CA8"/>
  <w15:docId w15:val="{6512C472-F01E-414D-9721-1DDF29EAD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  <w:lang w:val="sk-SK"/>
    </w:rPr>
  </w:style>
  <w:style w:type="paragraph" w:styleId="Nadpis1">
    <w:name w:val="heading 1"/>
    <w:next w:val="Nadpis2"/>
    <w:link w:val="Nadpis1Char"/>
    <w:uiPriority w:val="9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3A2340"/>
    <w:pPr>
      <w:spacing w:before="120" w:after="120" w:line="288" w:lineRule="auto"/>
    </w:pPr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customStyle="1" w:styleId="Nadpis1Char">
    <w:name w:val="Nadpis 1 Char"/>
    <w:basedOn w:val="Predvolenpsmoodseku"/>
    <w:link w:val="Nadpis1"/>
    <w:uiPriority w:val="9"/>
    <w:rsid w:val="00FC3C2C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character" w:styleId="Siln">
    <w:name w:val="Strong"/>
    <w:basedOn w:val="Predvolenpsmoodseku"/>
    <w:uiPriority w:val="22"/>
    <w:qFormat/>
    <w:rsid w:val="00FC3C2C"/>
    <w:rPr>
      <w:b/>
      <w:bCs/>
    </w:rPr>
  </w:style>
  <w:style w:type="paragraph" w:styleId="Normlnywebov">
    <w:name w:val="Normal (Web)"/>
    <w:basedOn w:val="Normlny"/>
    <w:uiPriority w:val="99"/>
    <w:unhideWhenUsed/>
    <w:rsid w:val="00FC3C2C"/>
    <w:pPr>
      <w:spacing w:before="100" w:beforeAutospacing="1" w:after="100" w:afterAutospacing="1"/>
    </w:pPr>
    <w:rPr>
      <w:rFonts w:ascii="Times New Roman" w:hAnsi="Times New Roman"/>
      <w:sz w:val="24"/>
      <w:lang w:eastAsia="sk-SK"/>
    </w:rPr>
  </w:style>
  <w:style w:type="paragraph" w:styleId="Odsekzoznamu">
    <w:name w:val="List Paragraph"/>
    <w:basedOn w:val="Normlny"/>
    <w:uiPriority w:val="34"/>
    <w:rsid w:val="00EA65FF"/>
    <w:pPr>
      <w:ind w:left="720"/>
      <w:contextualSpacing/>
    </w:pPr>
  </w:style>
  <w:style w:type="character" w:styleId="Odkaznakomentr">
    <w:name w:val="annotation reference"/>
    <w:basedOn w:val="Predvolenpsmoodseku"/>
    <w:rsid w:val="00333AB1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333AB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333AB1"/>
    <w:rPr>
      <w:rFonts w:ascii="Arial" w:hAnsi="Arial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rsid w:val="00333A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33AB1"/>
    <w:rPr>
      <w:rFonts w:ascii="Arial" w:hAnsi="Arial"/>
      <w:b/>
      <w:bCs/>
      <w:lang w:val="sk-SK"/>
    </w:rPr>
  </w:style>
  <w:style w:type="paragraph" w:styleId="Revzia">
    <w:name w:val="Revision"/>
    <w:hidden/>
    <w:uiPriority w:val="99"/>
    <w:semiHidden/>
    <w:rsid w:val="001008EB"/>
    <w:rPr>
      <w:rFonts w:ascii="Arial" w:hAnsi="Arial"/>
      <w:sz w:val="19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8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241617">
          <w:marLeft w:val="0"/>
          <w:marRight w:val="0"/>
          <w:marTop w:val="100"/>
          <w:marBottom w:val="100"/>
          <w:divBdr>
            <w:top w:val="single" w:sz="48" w:space="0" w:color="FFFFFF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09709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80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6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55049">
                          <w:blockQuote w:val="1"/>
                          <w:marLeft w:val="72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B4947-3B8D-4460-868A-098A8B2CAB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7F1AAC-CE63-42B9-9AEA-64715FAFDF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84BF0D-77BF-41EB-9DEE-C19583998353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4F26352-1A8A-4F93-9EB8-3C1285093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800</Words>
  <Characters>4560</Characters>
  <Application>Microsoft Office Word</Application>
  <DocSecurity>0</DocSecurity>
  <Lines>38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OM</cp:lastModifiedBy>
  <cp:revision>24</cp:revision>
  <cp:lastPrinted>2017-11-27T07:32:00Z</cp:lastPrinted>
  <dcterms:created xsi:type="dcterms:W3CDTF">2016-11-29T15:10:00Z</dcterms:created>
  <dcterms:modified xsi:type="dcterms:W3CDTF">2020-02-24T09:10:00Z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